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030ED7">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2B8C06D4"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B77E9F">
              <w:rPr>
                <w:rFonts w:ascii="Arial" w:hAnsi="Arial" w:cs="Arial"/>
                <w:b/>
                <w:bCs/>
                <w:sz w:val="20"/>
                <w:szCs w:val="20"/>
              </w:rPr>
              <w:t>Palabek</w:t>
            </w:r>
            <w:r w:rsidR="00030ED7">
              <w:rPr>
                <w:rFonts w:ascii="Arial" w:hAnsi="Arial" w:cs="Arial"/>
                <w:b/>
                <w:bCs/>
                <w:sz w:val="20"/>
                <w:szCs w:val="20"/>
              </w:rPr>
              <w:t xml:space="preserve"> Base camp</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7E1E1F"/>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604BB" w14:textId="77777777" w:rsidR="007E1E1F" w:rsidRDefault="007E1E1F">
      <w:r>
        <w:separator/>
      </w:r>
    </w:p>
  </w:endnote>
  <w:endnote w:type="continuationSeparator" w:id="0">
    <w:p w14:paraId="20DA4955" w14:textId="77777777" w:rsidR="007E1E1F" w:rsidRDefault="007E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7E1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7E1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23B55" w14:textId="77777777" w:rsidR="007E1E1F" w:rsidRDefault="007E1E1F">
      <w:r>
        <w:separator/>
      </w:r>
    </w:p>
  </w:footnote>
  <w:footnote w:type="continuationSeparator" w:id="0">
    <w:p w14:paraId="1F3341EF" w14:textId="77777777" w:rsidR="007E1E1F" w:rsidRDefault="007E1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0ED7"/>
    <w:rsid w:val="00031E08"/>
    <w:rsid w:val="00073EA1"/>
    <w:rsid w:val="000E3001"/>
    <w:rsid w:val="000F6AC1"/>
    <w:rsid w:val="00171C1F"/>
    <w:rsid w:val="001D6A82"/>
    <w:rsid w:val="001F1674"/>
    <w:rsid w:val="002636FA"/>
    <w:rsid w:val="00315B50"/>
    <w:rsid w:val="00334ED2"/>
    <w:rsid w:val="00344E24"/>
    <w:rsid w:val="003A38E4"/>
    <w:rsid w:val="003A59F3"/>
    <w:rsid w:val="003A7F2D"/>
    <w:rsid w:val="005374A4"/>
    <w:rsid w:val="005375FC"/>
    <w:rsid w:val="005907C8"/>
    <w:rsid w:val="0059793B"/>
    <w:rsid w:val="006E4A46"/>
    <w:rsid w:val="00714EBE"/>
    <w:rsid w:val="00727D31"/>
    <w:rsid w:val="00755304"/>
    <w:rsid w:val="0079312E"/>
    <w:rsid w:val="007B482A"/>
    <w:rsid w:val="007E1E1F"/>
    <w:rsid w:val="009500D6"/>
    <w:rsid w:val="009510F1"/>
    <w:rsid w:val="009576B0"/>
    <w:rsid w:val="00997DA9"/>
    <w:rsid w:val="00A50021"/>
    <w:rsid w:val="00AE6418"/>
    <w:rsid w:val="00B11E60"/>
    <w:rsid w:val="00B77E9F"/>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EC9"/>
    <w:rsid w:val="00E85EFD"/>
    <w:rsid w:val="00EA6E78"/>
    <w:rsid w:val="00F039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8</cp:revision>
  <dcterms:created xsi:type="dcterms:W3CDTF">2022-03-15T12:51:00Z</dcterms:created>
  <dcterms:modified xsi:type="dcterms:W3CDTF">2022-03-17T17:53:00Z</dcterms:modified>
</cp:coreProperties>
</file>